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22A2FB10" w:rsidR="00BA7D42" w:rsidRDefault="00BD5D4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1E9C0BB5" w:rsidR="00003452" w:rsidRDefault="00BD5D4E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2FAC548B" w:rsidR="000E7EE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2A0F3950" w:rsidR="005A444E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0EB2A956" w:rsidR="005A444E" w:rsidRDefault="00BD5D4E" w:rsidP="005A444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23AA8A94" w:rsidR="00DC1EB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1D211B24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0DA5D362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4506F941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054F9FE0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14453D2" w:rsidR="00C82232" w:rsidRPr="002760FE" w:rsidRDefault="00BD5D4E" w:rsidP="00C82232">
            <w:pPr>
              <w:rPr>
                <w:rFonts w:ascii="Cambria" w:hAnsi="Cambria"/>
                <w:sz w:val="20"/>
                <w:szCs w:val="20"/>
              </w:rPr>
            </w:pPr>
            <w:ins w:id="0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3717361F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2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2D00B106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3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293F9F75" w:rsidR="001B166C" w:rsidRPr="002760FE" w:rsidRDefault="00BD5D4E" w:rsidP="001B166C">
            <w:pPr>
              <w:rPr>
                <w:rFonts w:ascii="Cambria" w:hAnsi="Cambria"/>
                <w:sz w:val="20"/>
                <w:szCs w:val="20"/>
              </w:rPr>
            </w:pPr>
            <w:ins w:id="4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5E530C0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5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0CB3FAD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6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0F8CB1D3" w:rsidR="009E1B1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ins w:id="7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A153AEB" w:rsidR="007D3D3D" w:rsidRPr="00516295" w:rsidRDefault="00BD5D4E" w:rsidP="003372F9">
            <w:pPr>
              <w:rPr>
                <w:rFonts w:ascii="Cambria" w:hAnsi="Cambria"/>
              </w:rPr>
            </w:pPr>
            <w:ins w:id="8" w:author="Artur Ligocki Nadleśnictwo Kutno" w:date="2025-10-02T08:34:00Z" w16du:dateUtc="2025-10-02T06:34:00Z">
              <w:r>
                <w:rPr>
                  <w:rFonts w:ascii="Cambria" w:hAnsi="Cambria"/>
                </w:rPr>
                <w:t>20</w:t>
              </w:r>
            </w:ins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23F1BFA0" w:rsidR="00A10621" w:rsidRPr="002760FE" w:rsidRDefault="00BD5D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9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65FE710F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0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4A69F7D4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ins w:id="11" w:author="Artur Ligocki Nadleśnictwo Kutno" w:date="2025-10-02T08:34:00Z" w16du:dateUtc="2025-10-02T06:34:00Z">
              <w:r w:rsidR="00BD5D4E">
                <w:rPr>
                  <w:rFonts w:ascii="Cambria" w:eastAsia="Calibri" w:hAnsi="Cambria" w:cstheme="minorHAnsi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0A5C24F9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2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576C96D0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3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62039D79" w:rsidR="00D352EB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4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33404416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5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09C5A423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6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43B7B52F" w:rsidR="000A06D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7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4ECEDC29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8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60x60</w:t>
              </w:r>
            </w:ins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6224AE9A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9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538D009C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0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0B03BDBC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1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6E018616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2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4F5D849B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3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140EE145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4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682E4035" w:rsidR="00A470F7" w:rsidRPr="002760FE" w:rsidRDefault="00BD5D4E" w:rsidP="00A470F7">
            <w:pPr>
              <w:rPr>
                <w:rFonts w:ascii="Cambria" w:hAnsi="Cambria"/>
                <w:sz w:val="20"/>
                <w:szCs w:val="20"/>
              </w:rPr>
            </w:pPr>
            <w:ins w:id="25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6471782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6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259D509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7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42A823FB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8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363F2394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9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0C11C667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0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2E823C1D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1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4B971ED" w:rsidR="00D225DF" w:rsidRPr="002760FE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32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501E4B8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3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40A2433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4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223F26C1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5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1365B4A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6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69BAEF30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7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6310B97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8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0958577E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9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20D23E09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0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46927FA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1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27650A37" w:rsidR="003D7C93" w:rsidRDefault="00E44FA5" w:rsidP="003D7C93">
            <w:pPr>
              <w:rPr>
                <w:rFonts w:ascii="Cambria" w:hAnsi="Cambria"/>
                <w:sz w:val="20"/>
                <w:szCs w:val="20"/>
              </w:rPr>
            </w:pPr>
            <w:ins w:id="42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5790B213" w:rsidR="12C1C05D" w:rsidRDefault="00E44FA5" w:rsidP="12C1C05D">
            <w:pPr>
              <w:rPr>
                <w:rFonts w:ascii="Cambria" w:hAnsi="Cambria"/>
                <w:sz w:val="20"/>
                <w:szCs w:val="20"/>
              </w:rPr>
            </w:pPr>
            <w:ins w:id="43" w:author="Artur Ligocki Nadleśnictwo Kutno" w:date="2025-10-02T08:41:00Z" w16du:dateUtc="2025-10-02T06:41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67F6218" w:rsidR="00A470F7" w:rsidRPr="002760FE" w:rsidRDefault="00E44FA5" w:rsidP="00A470F7">
            <w:pPr>
              <w:rPr>
                <w:rFonts w:ascii="Cambria" w:hAnsi="Cambria"/>
                <w:sz w:val="20"/>
                <w:szCs w:val="20"/>
              </w:rPr>
            </w:pPr>
            <w:ins w:id="44" w:author="Artur Ligocki Nadleśnictwo Kutno" w:date="2025-10-02T08:43:00Z" w16du:dateUtc="2025-10-02T06:43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127DACD9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5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19848E86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6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B168A0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7" w:author="Artur Ligocki Nadleśnictwo Kutno" w:date="2025-10-02T08:45:00Z" w16du:dateUtc="2025-10-02T06:45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1BC253F1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48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</w:t>
              </w:r>
            </w:ins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66D004D3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9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szpadel</w:t>
              </w:r>
            </w:ins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5BAFDD89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0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672EC26C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1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02CCEA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2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0CFA4118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3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0D920782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4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52C7D772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5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15CB517D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6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82210EB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7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3881CF65" w:rsidR="00FD703A" w:rsidRDefault="00E44FA5" w:rsidP="003372F9">
            <w:pPr>
              <w:rPr>
                <w:rFonts w:ascii="Cambria" w:hAnsi="Cambria"/>
                <w:sz w:val="20"/>
                <w:szCs w:val="20"/>
              </w:rPr>
            </w:pPr>
            <w:ins w:id="58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100</w:t>
              </w:r>
            </w:ins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42B7A7AB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59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3B533AAC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0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171DCC13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1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484D8107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2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08F44716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63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4E5D19E2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4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3FA7AC94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5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6FC4DF10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6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3E31CCC4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7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1F7314B3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8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33576825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9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2810D7DF" w:rsidR="00A12C59" w:rsidRPr="002760FE" w:rsidRDefault="007C2E2F" w:rsidP="00A12C59">
            <w:pPr>
              <w:rPr>
                <w:rFonts w:ascii="Cambria" w:hAnsi="Cambria"/>
                <w:sz w:val="20"/>
                <w:szCs w:val="20"/>
              </w:rPr>
            </w:pPr>
            <w:ins w:id="70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01C48343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1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6BED0AF1" w:rsidR="00A962D0" w:rsidRPr="002760FE" w:rsidRDefault="007C2E2F" w:rsidP="00A962D0">
            <w:pPr>
              <w:rPr>
                <w:rFonts w:ascii="Cambria" w:hAnsi="Cambria"/>
                <w:sz w:val="20"/>
                <w:szCs w:val="20"/>
              </w:rPr>
            </w:pPr>
            <w:ins w:id="72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07FF84DB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3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DFA4330" w14:textId="5AA7B333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del w:id="74" w:author="Artur Ligocki Nadleśnictwo Kutno" w:date="2025-10-02T08:55:00Z" w16du:dateUtc="2025-10-02T06:55:00Z">
              <w:r w:rsidRPr="00771297" w:rsidDel="007C2E2F">
                <w:rPr>
                  <w:rFonts w:ascii="Cambria" w:hAnsi="Cambria"/>
                  <w:sz w:val="20"/>
                  <w:szCs w:val="20"/>
                </w:rPr>
                <w:delText>km</w:delText>
              </w:r>
            </w:del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44E20DD0" w:rsidR="002B182C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5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08F6AAEE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6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313538F5" w:rsidR="006168C2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7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243FDB7C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78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9FEC0F2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79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16C4E59A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80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3DC70AD0" w:rsidR="00B52EFE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81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21FADC42" w:rsidR="00B52EFE" w:rsidRPr="002760FE" w:rsidRDefault="007C2E2F" w:rsidP="00B52EFE">
            <w:pPr>
              <w:rPr>
                <w:rFonts w:ascii="Cambria" w:hAnsi="Cambria"/>
                <w:sz w:val="20"/>
                <w:szCs w:val="20"/>
              </w:rPr>
            </w:pPr>
            <w:ins w:id="82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44737B1C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83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2EC6FE79" w:rsidR="00DF3820" w:rsidRPr="002760FE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4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59B05C59" w:rsidR="00DF3820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5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42F92F80" w:rsidR="00021BC0" w:rsidRPr="002760FE" w:rsidRDefault="007C2E2F" w:rsidP="007C60C4">
            <w:pPr>
              <w:rPr>
                <w:rFonts w:ascii="Cambria" w:hAnsi="Cambria"/>
                <w:sz w:val="20"/>
                <w:szCs w:val="20"/>
              </w:rPr>
            </w:pPr>
            <w:ins w:id="86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7D0803A" w14:textId="77777777" w:rsidR="006168C2" w:rsidRDefault="007C2E2F" w:rsidP="008D21D9">
            <w:pPr>
              <w:rPr>
                <w:ins w:id="87" w:author="Artur Ligocki Nadleśnictwo Kutno" w:date="2025-10-02T08:58:00Z" w16du:dateUtc="2025-10-02T06:58:00Z"/>
                <w:rFonts w:ascii="Cambria" w:hAnsi="Cambria"/>
                <w:sz w:val="20"/>
                <w:szCs w:val="20"/>
              </w:rPr>
            </w:pPr>
            <w:proofErr w:type="spellStart"/>
            <w:ins w:id="88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89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,So</w:t>
              </w:r>
              <w:proofErr w:type="spellEnd"/>
            </w:ins>
          </w:p>
          <w:p w14:paraId="0B663599" w14:textId="69E4F3B1" w:rsidR="007C2E2F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90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S2a, S2b</w:t>
              </w:r>
            </w:ins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D2E28D" w:rsidR="00266C35" w:rsidRPr="002760FE" w:rsidRDefault="007C2E2F" w:rsidP="00266C35">
            <w:pPr>
              <w:rPr>
                <w:rFonts w:ascii="Cambria" w:hAnsi="Cambria"/>
                <w:sz w:val="20"/>
                <w:szCs w:val="20"/>
              </w:rPr>
            </w:pPr>
            <w:ins w:id="91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21504CCC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2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03AE0A7F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3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80945C4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4" w:author="Artur Ligocki Nadleśnictwo Kutno" w:date="2025-10-02T08:59:00Z" w16du:dateUtc="2025-10-02T06:5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3BE68178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5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3EC83752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6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47EFD5A8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7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26764E40" w:rsidR="009A08DD" w:rsidRPr="002760FE" w:rsidRDefault="00176555" w:rsidP="009E15C0">
            <w:pPr>
              <w:rPr>
                <w:rFonts w:ascii="Cambria" w:hAnsi="Cambria"/>
                <w:sz w:val="20"/>
                <w:szCs w:val="20"/>
              </w:rPr>
            </w:pPr>
            <w:ins w:id="98" w:author="Artur Ligocki Nadleśnictwo Kutno" w:date="2025-10-02T09:01:00Z" w16du:dateUtc="2025-10-02T07:01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A5AAC21" w:rsidR="009A08DD" w:rsidRPr="002760FE" w:rsidRDefault="00B05AA1" w:rsidP="009A08DD">
            <w:pPr>
              <w:rPr>
                <w:rFonts w:ascii="Cambria" w:hAnsi="Cambria"/>
                <w:sz w:val="20"/>
                <w:szCs w:val="20"/>
              </w:rPr>
            </w:pPr>
            <w:ins w:id="99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</w:ins>
            <w:proofErr w:type="spellStart"/>
            <w:ins w:id="100" w:author="Artur Ligocki Nadleśnictwo Kutno" w:date="2025-10-02T09:24:00Z" w16du:dateUtc="2025-10-02T07:24:00Z">
              <w:r w:rsidR="00943247"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101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>,</w:t>
              </w:r>
            </w:ins>
            <w:ins w:id="102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>Kl</w:t>
              </w:r>
            </w:ins>
            <w:proofErr w:type="spellEnd"/>
            <w:ins w:id="103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 częściowo okorowane</w:t>
              </w:r>
            </w:ins>
            <w:ins w:id="104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 xml:space="preserve"> (50%)</w:t>
              </w:r>
            </w:ins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10BE404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5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098147F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6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15B97A06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7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15200FE2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8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313456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9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5725FFD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0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30212920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1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1181A6D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12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1FBC9784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3" w:author="Artur Ligocki Nadleśnictwo Kutno" w:date="2025-10-02T09:18:00Z" w16du:dateUtc="2025-10-02T07:1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6AEB82F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4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1F6B5A1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5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3302CA58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6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35FA1899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7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29B64A9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8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5B23A4BA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9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1626CA0B" w:rsidR="009A08DD" w:rsidRPr="002760FE" w:rsidRDefault="00B05AA1" w:rsidP="009E15C0">
            <w:pPr>
              <w:rPr>
                <w:rFonts w:ascii="Cambria" w:hAnsi="Cambria"/>
                <w:sz w:val="20"/>
                <w:szCs w:val="20"/>
              </w:rPr>
            </w:pPr>
            <w:ins w:id="120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037C2D9B" w:rsidR="009A08DD" w:rsidRPr="002760FE" w:rsidRDefault="00943247" w:rsidP="009A08DD">
            <w:pPr>
              <w:rPr>
                <w:rFonts w:ascii="Cambria" w:hAnsi="Cambria"/>
                <w:sz w:val="20"/>
                <w:szCs w:val="20"/>
              </w:rPr>
            </w:pPr>
            <w:ins w:id="121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26B45FE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2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67A242B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3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45C322DC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4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55CA6CD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5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67A5144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6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33E70A8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7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1F5EAE97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8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4A4C68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9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00D2956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0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0F4A8A5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1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31835C3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2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4C09F9C6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3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457E9CE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4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5D7B597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5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14CFD35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6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684046F2" w:rsidR="002171B7" w:rsidRPr="002760FE" w:rsidRDefault="00943247" w:rsidP="009E15C0">
            <w:pPr>
              <w:rPr>
                <w:rFonts w:ascii="Cambria" w:hAnsi="Cambria"/>
                <w:sz w:val="20"/>
                <w:szCs w:val="20"/>
              </w:rPr>
            </w:pPr>
            <w:ins w:id="137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5122F5C7" w:rsidR="002171B7" w:rsidRPr="002760FE" w:rsidRDefault="00943247" w:rsidP="002171B7">
            <w:pPr>
              <w:rPr>
                <w:rFonts w:ascii="Cambria" w:hAnsi="Cambria"/>
                <w:sz w:val="20"/>
                <w:szCs w:val="20"/>
              </w:rPr>
            </w:pPr>
            <w:ins w:id="138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4751DE2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9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6742D0C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0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539AE4FF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1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689FC339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2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</w:t>
              </w:r>
            </w:ins>
            <w:ins w:id="143" w:author="Artur Ligocki Nadleśnictwo Kutno" w:date="2025-10-02T10:56:00Z" w16du:dateUtc="2025-10-02T08:56:00Z">
              <w:r w:rsidR="00EA5E7B">
                <w:rPr>
                  <w:rFonts w:ascii="Cambria" w:hAnsi="Cambria"/>
                  <w:sz w:val="20"/>
                  <w:szCs w:val="20"/>
                </w:rPr>
                <w:t>nkowane</w:t>
              </w:r>
            </w:ins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0AFFB7F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4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6ECF2BA0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5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2CBBB718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6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14F3DB1E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7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1,60</w:t>
              </w:r>
            </w:ins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0758A5B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8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3E7BC21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9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2415447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0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605EEB7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1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D7015F5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2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19C5CDB3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3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593876E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4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14DBE6E" w:rsidR="002171B7" w:rsidRPr="002760FE" w:rsidRDefault="00EA5E7B" w:rsidP="009E15C0">
            <w:pPr>
              <w:rPr>
                <w:rFonts w:ascii="Cambria" w:hAnsi="Cambria"/>
                <w:sz w:val="20"/>
                <w:szCs w:val="20"/>
              </w:rPr>
            </w:pPr>
            <w:ins w:id="155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BDF6223" w:rsidR="002171B7" w:rsidRPr="002760FE" w:rsidRDefault="00EA5E7B" w:rsidP="002171B7">
            <w:pPr>
              <w:rPr>
                <w:rFonts w:ascii="Cambria" w:hAnsi="Cambria"/>
                <w:sz w:val="20"/>
                <w:szCs w:val="20"/>
              </w:rPr>
            </w:pPr>
            <w:ins w:id="156" w:author="Artur Ligocki Nadleśnictwo Kutno" w:date="2025-10-02T10:59:00Z" w16du:dateUtc="2025-10-02T08:5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30EF5B16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7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3156BD8C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8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6F43888F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9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6235989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0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185F740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1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6654C4C7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2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57243354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3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528079B8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4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0AEC4900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5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37F0F5E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6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58245C5A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7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69C4D6B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8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411D005B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9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</w:t>
              </w:r>
            </w:ins>
            <w:ins w:id="170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palanie</w:t>
              </w:r>
            </w:ins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10D58E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1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6709EF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2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594F8A8A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3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Leśna 2m</w:t>
              </w:r>
            </w:ins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4206D3D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ins w:id="174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65299A76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5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00F6537E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6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425B9139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7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5DD9D5F3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8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0DDA7C7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9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1FD67C1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0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4ADADFA0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1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02C9014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2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29A30BDC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3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64EE7C6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4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682FEAE4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5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04F6DB7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6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2DD71614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7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7C49BEA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8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45D6208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9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66056AF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0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3CC6A58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1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3679740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2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55782CE1" w:rsidR="004D13D8" w:rsidRPr="002171B7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3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>, częściowo okorowane (50%)</w:t>
              </w:r>
            </w:ins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509C38E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4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4E35A17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5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54496DC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6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18FD1DFF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7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61235E5C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8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2501F90B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9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D58782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0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4C8F14E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1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40305DD3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2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18DE1E1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3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52E93AE2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4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CF5E0B" w:rsidRDefault="00CF5E0B" w:rsidP="00F4656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3F9B8D0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5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2A0A0E6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6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E643A16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7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04995717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8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53B90D5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9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05580885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0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16CA3C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1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  <w:ins w:id="21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0</w:t>
              </w:r>
            </w:ins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CE84F8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4832A68C" w:rsidR="00B82D3A" w:rsidRPr="002760FE" w:rsidRDefault="00CA26B2" w:rsidP="00231F33">
            <w:pPr>
              <w:rPr>
                <w:rFonts w:ascii="Cambria" w:hAnsi="Cambria"/>
                <w:sz w:val="20"/>
                <w:szCs w:val="20"/>
              </w:rPr>
            </w:pPr>
            <w:ins w:id="21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17C11D3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3141ADB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2C8728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0E83C3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3E5F867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3B858AC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13F5016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0F98EB0E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6A5F9B2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5BE84A2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2A38A6D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6B378D9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54739F9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5A74E39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4D47810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5AA5A0F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2BEBC5A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54948E8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691EC8E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4D91B1E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3491AC5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404FA778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6FC90F47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5251FD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68D974D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3908618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4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rtur Ligocki Nadleśnictwo Kutno">
    <w15:presenceInfo w15:providerId="AD" w15:userId="S::artur.ligocki@ad.lasy.gov.pl::d003348c-5976-4119-8534-4b3d8bebe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4390F"/>
    <w:rsid w:val="00174D24"/>
    <w:rsid w:val="00176555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261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85F0F"/>
    <w:rsid w:val="004927E4"/>
    <w:rsid w:val="004A04EE"/>
    <w:rsid w:val="004C4A8D"/>
    <w:rsid w:val="004D13D8"/>
    <w:rsid w:val="00501156"/>
    <w:rsid w:val="00507E89"/>
    <w:rsid w:val="00516295"/>
    <w:rsid w:val="005173A7"/>
    <w:rsid w:val="00517A0A"/>
    <w:rsid w:val="005672AD"/>
    <w:rsid w:val="00580D25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33FD"/>
    <w:rsid w:val="006E58F3"/>
    <w:rsid w:val="0070170D"/>
    <w:rsid w:val="00702368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91FD9"/>
    <w:rsid w:val="007C2CA4"/>
    <w:rsid w:val="007C2E2F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A3621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3247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05AA1"/>
    <w:rsid w:val="00B2042E"/>
    <w:rsid w:val="00B21EB3"/>
    <w:rsid w:val="00B318ED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D5D4E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A26B2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3928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4FA5"/>
    <w:rsid w:val="00E507FF"/>
    <w:rsid w:val="00E73A3C"/>
    <w:rsid w:val="00E80E55"/>
    <w:rsid w:val="00E91125"/>
    <w:rsid w:val="00EA3F79"/>
    <w:rsid w:val="00EA5E7B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5BAD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D5D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2323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2</cp:revision>
  <cp:lastPrinted>2024-03-13T06:31:00Z</cp:lastPrinted>
  <dcterms:created xsi:type="dcterms:W3CDTF">2025-10-14T10:38:00Z</dcterms:created>
  <dcterms:modified xsi:type="dcterms:W3CDTF">2025-10-14T10:38:00Z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